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FC752" w14:textId="77777777" w:rsidR="00CF2C1D" w:rsidRDefault="00CF2C1D">
      <w:pPr>
        <w:ind w:leftChars="-50" w:left="-105"/>
        <w:jc w:val="center"/>
        <w:rPr>
          <w:rFonts w:ascii="ＭＳ Ｐゴシック" w:eastAsia="ＭＳ Ｐゴシック" w:hAnsi="MS UI Gothic"/>
          <w:b/>
          <w:i/>
          <w:iCs/>
          <w:sz w:val="32"/>
          <w:u w:val="single"/>
        </w:rPr>
      </w:pPr>
      <w:r>
        <w:rPr>
          <w:rFonts w:ascii="ＭＳ Ｐゴシック" w:eastAsia="ＭＳ Ｐゴシック" w:hAnsi="MS UI Gothic" w:hint="eastAsia"/>
          <w:b/>
          <w:i/>
          <w:iCs/>
          <w:sz w:val="32"/>
          <w:u w:val="single"/>
        </w:rPr>
        <w:t>インクス株式会社　新卒採用エントリーシート</w:t>
      </w:r>
    </w:p>
    <w:p w14:paraId="3D3E7718" w14:textId="77777777" w:rsidR="00CF2C1D" w:rsidRDefault="00CF2C1D">
      <w:pPr>
        <w:ind w:leftChars="-50" w:left="-105" w:rightChars="-22" w:right="-46"/>
        <w:rPr>
          <w:rFonts w:ascii="MS UI Gothic" w:eastAsia="MS UI Gothic" w:hAnsi="MS UI Gothic"/>
          <w:bCs/>
        </w:rPr>
      </w:pPr>
    </w:p>
    <w:p w14:paraId="206BB98C" w14:textId="77777777" w:rsidR="00CF2C1D" w:rsidRDefault="00CF2C1D">
      <w:pPr>
        <w:ind w:leftChars="-50" w:left="-105" w:rightChars="-22" w:right="-46"/>
        <w:rPr>
          <w:rFonts w:ascii="ＭＳ Ｐゴシック" w:eastAsia="ＭＳ Ｐゴシック" w:hAnsi="ＭＳ Ｐゴシック"/>
          <w:bCs/>
        </w:rPr>
      </w:pPr>
      <w:r>
        <w:rPr>
          <w:rFonts w:ascii="ＭＳ Ｐゴシック" w:eastAsia="ＭＳ Ｐゴシック" w:hAnsi="ＭＳ Ｐゴシック" w:hint="eastAsia"/>
          <w:bCs/>
        </w:rPr>
        <w:t>基本情報</w:t>
      </w:r>
    </w:p>
    <w:tbl>
      <w:tblPr>
        <w:tblW w:w="10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9"/>
        <w:gridCol w:w="2625"/>
        <w:gridCol w:w="1240"/>
        <w:gridCol w:w="335"/>
        <w:gridCol w:w="1065"/>
        <w:gridCol w:w="938"/>
        <w:gridCol w:w="1163"/>
        <w:gridCol w:w="1979"/>
      </w:tblGrid>
      <w:tr w:rsidR="00CF2C1D" w14:paraId="7A9C776B" w14:textId="77777777">
        <w:trPr>
          <w:trHeight w:val="275"/>
        </w:trPr>
        <w:tc>
          <w:tcPr>
            <w:tcW w:w="939" w:type="dxa"/>
            <w:tcBorders>
              <w:bottom w:val="single" w:sz="4" w:space="0" w:color="auto"/>
            </w:tcBorders>
            <w:shd w:val="clear" w:color="auto" w:fill="E6E6E6"/>
            <w:vAlign w:val="center"/>
          </w:tcPr>
          <w:p w14:paraId="5FBA03ED" w14:textId="77777777" w:rsidR="00CF2C1D" w:rsidRDefault="00CF2C1D">
            <w:pPr>
              <w:jc w:val="center"/>
              <w:rPr>
                <w:rFonts w:ascii="ＭＳ Ｐゴシック" w:eastAsia="ＭＳ Ｐゴシック" w:hAnsi="ＭＳ Ｐゴシック"/>
                <w:bCs/>
                <w:color w:val="000000"/>
                <w:sz w:val="20"/>
              </w:rPr>
            </w:pPr>
            <w:r>
              <w:rPr>
                <w:rFonts w:ascii="ＭＳ Ｐゴシック" w:eastAsia="ＭＳ Ｐゴシック" w:hAnsi="ＭＳ Ｐゴシック" w:hint="eastAsia"/>
                <w:bCs/>
                <w:color w:val="000000"/>
                <w:sz w:val="20"/>
              </w:rPr>
              <w:t>ふりがな</w:t>
            </w:r>
          </w:p>
        </w:tc>
        <w:tc>
          <w:tcPr>
            <w:tcW w:w="4200" w:type="dxa"/>
            <w:gridSpan w:val="3"/>
            <w:tcBorders>
              <w:bottom w:val="single" w:sz="4" w:space="0" w:color="auto"/>
              <w:right w:val="single" w:sz="4" w:space="0" w:color="auto"/>
            </w:tcBorders>
            <w:vAlign w:val="center"/>
          </w:tcPr>
          <w:p w14:paraId="7E3593A7" w14:textId="77777777" w:rsidR="00CF2C1D" w:rsidRDefault="00CF2C1D">
            <w:pPr>
              <w:pStyle w:val="a3"/>
              <w:tabs>
                <w:tab w:val="clear" w:pos="4252"/>
                <w:tab w:val="clear" w:pos="8504"/>
              </w:tabs>
              <w:snapToGrid/>
              <w:rPr>
                <w:rFonts w:ascii="ＭＳ Ｐゴシック" w:eastAsia="ＭＳ Ｐゴシック" w:hAnsi="ＭＳ Ｐゴシック"/>
                <w:bCs/>
                <w:sz w:val="20"/>
              </w:rPr>
            </w:pPr>
          </w:p>
        </w:tc>
        <w:tc>
          <w:tcPr>
            <w:tcW w:w="1065" w:type="dxa"/>
            <w:tcBorders>
              <w:left w:val="single" w:sz="4" w:space="0" w:color="auto"/>
              <w:bottom w:val="single" w:sz="4" w:space="0" w:color="auto"/>
            </w:tcBorders>
            <w:shd w:val="clear" w:color="auto" w:fill="E6E6E6"/>
            <w:vAlign w:val="center"/>
          </w:tcPr>
          <w:p w14:paraId="686E77D5" w14:textId="77777777" w:rsidR="00CF2C1D" w:rsidRDefault="00CF2C1D">
            <w:pPr>
              <w:pStyle w:val="a3"/>
              <w:tabs>
                <w:tab w:val="clear" w:pos="4252"/>
                <w:tab w:val="clear" w:pos="8504"/>
              </w:tabs>
              <w:snapToGrid/>
              <w:jc w:val="center"/>
              <w:rPr>
                <w:rFonts w:ascii="ＭＳ Ｐゴシック" w:eastAsia="ＭＳ Ｐゴシック" w:hAnsi="ＭＳ Ｐゴシック"/>
                <w:bCs/>
                <w:sz w:val="20"/>
              </w:rPr>
            </w:pPr>
            <w:r>
              <w:rPr>
                <w:rFonts w:ascii="ＭＳ Ｐゴシック" w:eastAsia="ＭＳ Ｐゴシック" w:hAnsi="ＭＳ Ｐゴシック" w:hint="eastAsia"/>
                <w:bCs/>
                <w:sz w:val="20"/>
              </w:rPr>
              <w:t>生年月日</w:t>
            </w:r>
          </w:p>
        </w:tc>
        <w:tc>
          <w:tcPr>
            <w:tcW w:w="4080" w:type="dxa"/>
            <w:gridSpan w:val="3"/>
            <w:tcBorders>
              <w:left w:val="single" w:sz="4" w:space="0" w:color="auto"/>
              <w:bottom w:val="single" w:sz="4" w:space="0" w:color="auto"/>
            </w:tcBorders>
            <w:vAlign w:val="center"/>
          </w:tcPr>
          <w:p w14:paraId="70F8247B"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 xml:space="preserve">　　　　年　　　　　月　　　　　日　（　　　　　歳）</w:t>
            </w:r>
          </w:p>
        </w:tc>
      </w:tr>
      <w:tr w:rsidR="00CF2C1D" w14:paraId="3519D76A" w14:textId="77777777">
        <w:trPr>
          <w:trHeight w:val="525"/>
        </w:trPr>
        <w:tc>
          <w:tcPr>
            <w:tcW w:w="939" w:type="dxa"/>
            <w:tcBorders>
              <w:top w:val="single" w:sz="4" w:space="0" w:color="auto"/>
            </w:tcBorders>
            <w:shd w:val="clear" w:color="auto" w:fill="E6E6E6"/>
            <w:vAlign w:val="center"/>
          </w:tcPr>
          <w:p w14:paraId="5F9E4412" w14:textId="77777777" w:rsidR="00CF2C1D" w:rsidRDefault="00CF2C1D">
            <w:pPr>
              <w:jc w:val="center"/>
              <w:rPr>
                <w:rFonts w:ascii="ＭＳ Ｐゴシック" w:eastAsia="ＭＳ Ｐゴシック" w:hAnsi="ＭＳ Ｐゴシック"/>
                <w:bCs/>
                <w:color w:val="000000"/>
                <w:sz w:val="20"/>
              </w:rPr>
            </w:pPr>
            <w:r>
              <w:rPr>
                <w:rFonts w:ascii="ＭＳ Ｐゴシック" w:eastAsia="ＭＳ Ｐゴシック" w:hAnsi="ＭＳ Ｐゴシック" w:hint="eastAsia"/>
                <w:bCs/>
                <w:color w:val="000000"/>
                <w:sz w:val="20"/>
              </w:rPr>
              <w:t>氏名</w:t>
            </w:r>
          </w:p>
        </w:tc>
        <w:tc>
          <w:tcPr>
            <w:tcW w:w="4200" w:type="dxa"/>
            <w:gridSpan w:val="3"/>
            <w:tcBorders>
              <w:top w:val="single" w:sz="4" w:space="0" w:color="auto"/>
              <w:right w:val="single" w:sz="4" w:space="0" w:color="auto"/>
            </w:tcBorders>
            <w:vAlign w:val="center"/>
          </w:tcPr>
          <w:p w14:paraId="55A65EA6" w14:textId="77777777" w:rsidR="00CF2C1D" w:rsidRDefault="00CF2C1D">
            <w:pPr>
              <w:pStyle w:val="a3"/>
              <w:tabs>
                <w:tab w:val="clear" w:pos="4252"/>
                <w:tab w:val="clear" w:pos="8504"/>
              </w:tabs>
              <w:snapToGrid/>
              <w:rPr>
                <w:rFonts w:ascii="ＭＳ Ｐゴシック" w:eastAsia="ＭＳ Ｐゴシック" w:hAnsi="ＭＳ Ｐゴシック"/>
                <w:bCs/>
                <w:sz w:val="20"/>
              </w:rPr>
            </w:pPr>
          </w:p>
        </w:tc>
        <w:tc>
          <w:tcPr>
            <w:tcW w:w="1065" w:type="dxa"/>
            <w:tcBorders>
              <w:top w:val="single" w:sz="4" w:space="0" w:color="auto"/>
              <w:left w:val="single" w:sz="4" w:space="0" w:color="auto"/>
            </w:tcBorders>
            <w:shd w:val="clear" w:color="auto" w:fill="E6E6E6"/>
            <w:vAlign w:val="center"/>
          </w:tcPr>
          <w:p w14:paraId="6A89E6A9" w14:textId="77777777" w:rsidR="00CF2C1D" w:rsidRDefault="00CF2C1D">
            <w:pPr>
              <w:pStyle w:val="a3"/>
              <w:tabs>
                <w:tab w:val="clear" w:pos="4252"/>
                <w:tab w:val="clear" w:pos="8504"/>
              </w:tabs>
              <w:snapToGrid/>
              <w:jc w:val="center"/>
              <w:rPr>
                <w:rFonts w:ascii="ＭＳ Ｐゴシック" w:eastAsia="ＭＳ Ｐゴシック" w:hAnsi="ＭＳ Ｐゴシック"/>
                <w:bCs/>
                <w:sz w:val="20"/>
              </w:rPr>
            </w:pPr>
            <w:r>
              <w:rPr>
                <w:rFonts w:ascii="ＭＳ Ｐゴシック" w:eastAsia="ＭＳ Ｐゴシック" w:hAnsi="ＭＳ Ｐゴシック" w:hint="eastAsia"/>
                <w:bCs/>
                <w:sz w:val="20"/>
              </w:rPr>
              <w:t>連絡先</w:t>
            </w:r>
          </w:p>
        </w:tc>
        <w:tc>
          <w:tcPr>
            <w:tcW w:w="4080" w:type="dxa"/>
            <w:gridSpan w:val="3"/>
            <w:tcBorders>
              <w:top w:val="single" w:sz="4" w:space="0" w:color="auto"/>
              <w:left w:val="single" w:sz="4" w:space="0" w:color="auto"/>
            </w:tcBorders>
            <w:vAlign w:val="center"/>
          </w:tcPr>
          <w:p w14:paraId="4762D1DD"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 xml:space="preserve">　　　　　　　　-　　　　　　　　　　-　　　</w:t>
            </w:r>
          </w:p>
        </w:tc>
      </w:tr>
      <w:tr w:rsidR="00CF2C1D" w14:paraId="1882601F" w14:textId="77777777">
        <w:trPr>
          <w:cantSplit/>
          <w:trHeight w:val="70"/>
        </w:trPr>
        <w:tc>
          <w:tcPr>
            <w:tcW w:w="939" w:type="dxa"/>
            <w:tcBorders>
              <w:bottom w:val="single" w:sz="4" w:space="0" w:color="auto"/>
            </w:tcBorders>
            <w:shd w:val="clear" w:color="auto" w:fill="E6E6E6"/>
            <w:vAlign w:val="center"/>
          </w:tcPr>
          <w:p w14:paraId="3B69C5F7" w14:textId="77777777" w:rsidR="00CF2C1D" w:rsidRDefault="00CF2C1D">
            <w:pPr>
              <w:jc w:val="center"/>
              <w:rPr>
                <w:rFonts w:ascii="ＭＳ Ｐゴシック" w:eastAsia="ＭＳ Ｐゴシック" w:hAnsi="ＭＳ Ｐゴシック"/>
                <w:bCs/>
                <w:color w:val="000000"/>
                <w:sz w:val="20"/>
              </w:rPr>
            </w:pPr>
            <w:r>
              <w:rPr>
                <w:rFonts w:ascii="ＭＳ Ｐゴシック" w:eastAsia="ＭＳ Ｐゴシック" w:hAnsi="ＭＳ Ｐゴシック" w:hint="eastAsia"/>
                <w:bCs/>
                <w:color w:val="000000"/>
                <w:sz w:val="20"/>
              </w:rPr>
              <w:t>ふりがな</w:t>
            </w:r>
          </w:p>
        </w:tc>
        <w:tc>
          <w:tcPr>
            <w:tcW w:w="9345" w:type="dxa"/>
            <w:gridSpan w:val="7"/>
            <w:tcBorders>
              <w:bottom w:val="single" w:sz="4" w:space="0" w:color="auto"/>
            </w:tcBorders>
            <w:vAlign w:val="center"/>
          </w:tcPr>
          <w:p w14:paraId="63DC6101" w14:textId="77777777" w:rsidR="00CF2C1D" w:rsidRDefault="00CF2C1D">
            <w:pPr>
              <w:rPr>
                <w:rFonts w:ascii="ＭＳ Ｐゴシック" w:eastAsia="ＭＳ Ｐゴシック" w:hAnsi="ＭＳ Ｐゴシック"/>
                <w:bCs/>
                <w:sz w:val="20"/>
              </w:rPr>
            </w:pPr>
          </w:p>
        </w:tc>
      </w:tr>
      <w:tr w:rsidR="00CF2C1D" w14:paraId="734F0C1A" w14:textId="77777777">
        <w:trPr>
          <w:cantSplit/>
          <w:trHeight w:val="598"/>
        </w:trPr>
        <w:tc>
          <w:tcPr>
            <w:tcW w:w="939" w:type="dxa"/>
            <w:tcBorders>
              <w:top w:val="single" w:sz="4" w:space="0" w:color="auto"/>
            </w:tcBorders>
            <w:shd w:val="clear" w:color="auto" w:fill="E6E6E6"/>
            <w:vAlign w:val="center"/>
          </w:tcPr>
          <w:p w14:paraId="5CAE494C" w14:textId="77777777" w:rsidR="00CF2C1D" w:rsidRDefault="00CF2C1D">
            <w:pPr>
              <w:jc w:val="center"/>
              <w:rPr>
                <w:rFonts w:ascii="ＭＳ Ｐゴシック" w:eastAsia="ＭＳ Ｐゴシック" w:hAnsi="ＭＳ Ｐゴシック"/>
                <w:bCs/>
                <w:color w:val="000000"/>
                <w:sz w:val="20"/>
              </w:rPr>
            </w:pPr>
            <w:r>
              <w:rPr>
                <w:rFonts w:ascii="ＭＳ Ｐゴシック" w:eastAsia="ＭＳ Ｐゴシック" w:hAnsi="ＭＳ Ｐゴシック" w:hint="eastAsia"/>
                <w:bCs/>
                <w:color w:val="000000"/>
                <w:sz w:val="20"/>
              </w:rPr>
              <w:t>住所</w:t>
            </w:r>
          </w:p>
        </w:tc>
        <w:tc>
          <w:tcPr>
            <w:tcW w:w="9345" w:type="dxa"/>
            <w:gridSpan w:val="7"/>
            <w:tcBorders>
              <w:top w:val="single" w:sz="4" w:space="0" w:color="auto"/>
            </w:tcBorders>
            <w:vAlign w:val="center"/>
          </w:tcPr>
          <w:p w14:paraId="253EBFC1" w14:textId="77777777" w:rsidR="00CF2C1D" w:rsidRDefault="00CF2C1D">
            <w:pPr>
              <w:rPr>
                <w:rFonts w:ascii="ＭＳ Ｐゴシック" w:eastAsia="ＭＳ Ｐゴシック" w:hAnsi="ＭＳ Ｐゴシック"/>
                <w:bCs/>
                <w:sz w:val="20"/>
              </w:rPr>
            </w:pPr>
          </w:p>
        </w:tc>
      </w:tr>
      <w:tr w:rsidR="00CF2C1D" w14:paraId="5D948DDE" w14:textId="77777777">
        <w:trPr>
          <w:trHeight w:val="515"/>
        </w:trPr>
        <w:tc>
          <w:tcPr>
            <w:tcW w:w="939" w:type="dxa"/>
            <w:shd w:val="clear" w:color="auto" w:fill="E6E6E6"/>
            <w:vAlign w:val="center"/>
          </w:tcPr>
          <w:p w14:paraId="3A903C1B" w14:textId="77777777" w:rsidR="00CF2C1D" w:rsidRDefault="00CF2C1D">
            <w:pPr>
              <w:jc w:val="center"/>
              <w:rPr>
                <w:rFonts w:ascii="ＭＳ Ｐゴシック" w:eastAsia="ＭＳ Ｐゴシック" w:hAnsi="ＭＳ Ｐゴシック"/>
                <w:bCs/>
                <w:color w:val="000000"/>
                <w:sz w:val="20"/>
              </w:rPr>
            </w:pPr>
            <w:r>
              <w:rPr>
                <w:rFonts w:ascii="ＭＳ Ｐゴシック" w:eastAsia="ＭＳ Ｐゴシック" w:hAnsi="ＭＳ Ｐゴシック" w:hint="eastAsia"/>
                <w:bCs/>
                <w:color w:val="000000"/>
                <w:sz w:val="20"/>
              </w:rPr>
              <w:t>学校名</w:t>
            </w:r>
          </w:p>
        </w:tc>
        <w:tc>
          <w:tcPr>
            <w:tcW w:w="2625" w:type="dxa"/>
            <w:tcBorders>
              <w:right w:val="single" w:sz="4" w:space="0" w:color="auto"/>
            </w:tcBorders>
            <w:vAlign w:val="center"/>
          </w:tcPr>
          <w:p w14:paraId="4A5E989F" w14:textId="77777777" w:rsidR="00CF2C1D" w:rsidRDefault="00CF2C1D">
            <w:pPr>
              <w:rPr>
                <w:del w:id="0" w:author="suzuki" w:date="2005-12-28T13:41:00Z"/>
                <w:rFonts w:ascii="ＭＳ Ｐゴシック" w:eastAsia="ＭＳ Ｐゴシック" w:hAnsi="ＭＳ Ｐゴシック"/>
                <w:bCs/>
                <w:sz w:val="20"/>
              </w:rPr>
            </w:pPr>
            <w:del w:id="1" w:author="suzuki" w:date="2005-12-28T13:41:00Z">
              <w:r>
                <w:rPr>
                  <w:rFonts w:ascii="ＭＳ Ｐゴシック" w:eastAsia="ＭＳ Ｐゴシック" w:hAnsi="ＭＳ Ｐゴシック" w:hint="eastAsia"/>
                  <w:bCs/>
                  <w:sz w:val="20"/>
                </w:rPr>
                <w:delText>大学院</w:delText>
              </w:r>
            </w:del>
          </w:p>
          <w:p w14:paraId="2A11EA2C" w14:textId="77777777" w:rsidR="00CF2C1D" w:rsidRDefault="00CF2C1D">
            <w:pPr>
              <w:rPr>
                <w:rFonts w:ascii="ＭＳ Ｐゴシック" w:eastAsia="ＭＳ Ｐゴシック" w:hAnsi="ＭＳ Ｐゴシック"/>
                <w:bCs/>
                <w:sz w:val="20"/>
              </w:rPr>
            </w:pPr>
            <w:del w:id="2" w:author="suzuki" w:date="2005-12-28T13:41:00Z">
              <w:r>
                <w:rPr>
                  <w:rFonts w:ascii="ＭＳ Ｐゴシック" w:eastAsia="ＭＳ Ｐゴシック" w:hAnsi="ＭＳ Ｐゴシック" w:hint="eastAsia"/>
                  <w:bCs/>
                  <w:sz w:val="20"/>
                </w:rPr>
                <w:delText>大学</w:delText>
              </w:r>
            </w:del>
          </w:p>
        </w:tc>
        <w:tc>
          <w:tcPr>
            <w:tcW w:w="1240" w:type="dxa"/>
            <w:tcBorders>
              <w:left w:val="single" w:sz="4" w:space="0" w:color="auto"/>
              <w:right w:val="single" w:sz="4" w:space="0" w:color="auto"/>
            </w:tcBorders>
            <w:shd w:val="clear" w:color="auto" w:fill="E6E6E6"/>
            <w:vAlign w:val="center"/>
          </w:tcPr>
          <w:p w14:paraId="0C516EBB" w14:textId="77777777" w:rsidR="00CF2C1D" w:rsidRDefault="00CF2C1D">
            <w:pPr>
              <w:jc w:val="center"/>
              <w:rPr>
                <w:rFonts w:ascii="ＭＳ Ｐゴシック" w:eastAsia="ＭＳ Ｐゴシック" w:hAnsi="ＭＳ Ｐゴシック"/>
                <w:bCs/>
                <w:sz w:val="20"/>
              </w:rPr>
            </w:pPr>
            <w:r>
              <w:rPr>
                <w:rFonts w:ascii="ＭＳ Ｐゴシック" w:eastAsia="ＭＳ Ｐゴシック" w:hAnsi="ＭＳ Ｐゴシック" w:hint="eastAsia"/>
                <w:bCs/>
                <w:sz w:val="20"/>
              </w:rPr>
              <w:t>学部・学科</w:t>
            </w:r>
          </w:p>
        </w:tc>
        <w:tc>
          <w:tcPr>
            <w:tcW w:w="2338" w:type="dxa"/>
            <w:gridSpan w:val="3"/>
            <w:tcBorders>
              <w:left w:val="single" w:sz="4" w:space="0" w:color="auto"/>
              <w:right w:val="single" w:sz="4" w:space="0" w:color="auto"/>
            </w:tcBorders>
            <w:vAlign w:val="center"/>
          </w:tcPr>
          <w:p w14:paraId="2B11C01F" w14:textId="77777777" w:rsidR="00CF2C1D" w:rsidRDefault="00CF2C1D">
            <w:pPr>
              <w:rPr>
                <w:rFonts w:ascii="ＭＳ Ｐゴシック" w:eastAsia="ＭＳ Ｐゴシック" w:hAnsi="ＭＳ Ｐゴシック"/>
                <w:bCs/>
                <w:sz w:val="20"/>
              </w:rPr>
            </w:pPr>
          </w:p>
        </w:tc>
        <w:tc>
          <w:tcPr>
            <w:tcW w:w="1163" w:type="dxa"/>
            <w:tcBorders>
              <w:left w:val="single" w:sz="4" w:space="0" w:color="auto"/>
            </w:tcBorders>
            <w:shd w:val="clear" w:color="auto" w:fill="E6E6E6"/>
            <w:vAlign w:val="center"/>
          </w:tcPr>
          <w:p w14:paraId="630423FA" w14:textId="77777777" w:rsidR="00CF2C1D" w:rsidRDefault="00CF2C1D">
            <w:pPr>
              <w:jc w:val="center"/>
              <w:rPr>
                <w:rFonts w:ascii="ＭＳ Ｐゴシック" w:eastAsia="ＭＳ Ｐゴシック" w:hAnsi="ＭＳ Ｐゴシック"/>
                <w:bCs/>
                <w:sz w:val="20"/>
              </w:rPr>
            </w:pPr>
            <w:r>
              <w:rPr>
                <w:rFonts w:ascii="ＭＳ Ｐゴシック" w:eastAsia="ＭＳ Ｐゴシック" w:hAnsi="ＭＳ Ｐゴシック" w:hint="eastAsia"/>
                <w:bCs/>
                <w:sz w:val="20"/>
              </w:rPr>
              <w:t>学科･専攻</w:t>
            </w:r>
          </w:p>
        </w:tc>
        <w:tc>
          <w:tcPr>
            <w:tcW w:w="1979" w:type="dxa"/>
            <w:tcBorders>
              <w:left w:val="nil"/>
            </w:tcBorders>
            <w:vAlign w:val="center"/>
          </w:tcPr>
          <w:p w14:paraId="30E508EF" w14:textId="77777777" w:rsidR="00CF2C1D" w:rsidRDefault="00CF2C1D">
            <w:pPr>
              <w:rPr>
                <w:rFonts w:ascii="ＭＳ Ｐゴシック" w:eastAsia="ＭＳ Ｐゴシック" w:hAnsi="ＭＳ Ｐゴシック"/>
                <w:bCs/>
                <w:sz w:val="20"/>
              </w:rPr>
            </w:pPr>
          </w:p>
        </w:tc>
      </w:tr>
      <w:tr w:rsidR="00CF2C1D" w14:paraId="43B2DBF2" w14:textId="77777777">
        <w:trPr>
          <w:trHeight w:val="527"/>
        </w:trPr>
        <w:tc>
          <w:tcPr>
            <w:tcW w:w="939" w:type="dxa"/>
            <w:shd w:val="clear" w:color="auto" w:fill="E6E6E6"/>
            <w:vAlign w:val="center"/>
          </w:tcPr>
          <w:p w14:paraId="27135DB5" w14:textId="77777777" w:rsidR="00CF2C1D" w:rsidRDefault="00CF2C1D">
            <w:pPr>
              <w:jc w:val="center"/>
              <w:rPr>
                <w:rFonts w:ascii="ＭＳ Ｐゴシック" w:eastAsia="ＭＳ Ｐゴシック" w:hAnsi="ＭＳ Ｐゴシック"/>
                <w:bCs/>
                <w:color w:val="000000"/>
                <w:sz w:val="20"/>
              </w:rPr>
            </w:pPr>
            <w:r>
              <w:rPr>
                <w:rFonts w:ascii="ＭＳ Ｐゴシック" w:eastAsia="ＭＳ Ｐゴシック" w:hAnsi="ＭＳ Ｐゴシック" w:hint="eastAsia"/>
                <w:bCs/>
                <w:color w:val="000000"/>
                <w:sz w:val="20"/>
              </w:rPr>
              <w:t>E-mail</w:t>
            </w:r>
          </w:p>
        </w:tc>
        <w:tc>
          <w:tcPr>
            <w:tcW w:w="9345" w:type="dxa"/>
            <w:gridSpan w:val="7"/>
            <w:vAlign w:val="center"/>
          </w:tcPr>
          <w:p w14:paraId="2CFEBD59" w14:textId="77777777" w:rsidR="00CF2C1D" w:rsidRDefault="00CF2C1D">
            <w:pPr>
              <w:widowControl/>
              <w:ind w:firstLineChars="1600" w:firstLine="3200"/>
              <w:rPr>
                <w:rFonts w:ascii="ＭＳ Ｐゴシック" w:eastAsia="ＭＳ Ｐゴシック" w:hAnsi="ＭＳ Ｐゴシック"/>
                <w:bCs/>
                <w:sz w:val="20"/>
              </w:rPr>
            </w:pPr>
            <w:r>
              <w:rPr>
                <w:rFonts w:ascii="ＭＳ Ｐゴシック" w:eastAsia="ＭＳ Ｐゴシック" w:hAnsi="ＭＳ Ｐゴシック" w:hint="eastAsia"/>
                <w:bCs/>
                <w:sz w:val="20"/>
              </w:rPr>
              <w:t>@</w:t>
            </w:r>
          </w:p>
        </w:tc>
      </w:tr>
    </w:tbl>
    <w:p w14:paraId="3FAC99DF" w14:textId="77777777" w:rsidR="00CF2C1D" w:rsidRDefault="00CF2C1D">
      <w:pPr>
        <w:rPr>
          <w:rFonts w:ascii="MS UI Gothic" w:eastAsia="MS UI Gothic" w:hAnsi="MS UI Gothic"/>
          <w:bCs/>
          <w:sz w:val="20"/>
        </w:rPr>
      </w:pPr>
    </w:p>
    <w:p w14:paraId="5B97DA60" w14:textId="77777777" w:rsidR="00CF2C1D" w:rsidRDefault="00CF2C1D">
      <w:pPr>
        <w:ind w:leftChars="-50" w:left="-105" w:rightChars="-22" w:right="-46"/>
        <w:rPr>
          <w:rFonts w:ascii="ＭＳ Ｐゴシック" w:eastAsia="ＭＳ Ｐゴシック" w:hAnsi="ＭＳ Ｐゴシック"/>
          <w:bCs/>
          <w:sz w:val="20"/>
        </w:rPr>
      </w:pPr>
      <w:r>
        <w:rPr>
          <w:rFonts w:ascii="ＭＳ Ｐゴシック" w:eastAsia="ＭＳ Ｐゴシック" w:hAnsi="ＭＳ Ｐゴシック" w:hint="eastAsia"/>
          <w:bCs/>
        </w:rPr>
        <w:t>プロフィール</w:t>
      </w:r>
    </w:p>
    <w:tbl>
      <w:tblPr>
        <w:tblW w:w="10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84"/>
      </w:tblGrid>
      <w:tr w:rsidR="00CF2C1D" w14:paraId="2B777046" w14:textId="77777777">
        <w:trPr>
          <w:cantSplit/>
          <w:trHeight w:val="275"/>
        </w:trPr>
        <w:tc>
          <w:tcPr>
            <w:tcW w:w="10284" w:type="dxa"/>
            <w:tcBorders>
              <w:bottom w:val="single" w:sz="4" w:space="0" w:color="auto"/>
            </w:tcBorders>
            <w:shd w:val="clear" w:color="auto" w:fill="E6E6E6"/>
            <w:vAlign w:val="center"/>
          </w:tcPr>
          <w:p w14:paraId="6BA170F6"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■ゼミ・研究テーマ</w:t>
            </w:r>
          </w:p>
        </w:tc>
      </w:tr>
      <w:tr w:rsidR="00CF2C1D" w14:paraId="4699C342" w14:textId="77777777">
        <w:trPr>
          <w:cantSplit/>
          <w:trHeight w:val="2473"/>
        </w:trPr>
        <w:tc>
          <w:tcPr>
            <w:tcW w:w="10284" w:type="dxa"/>
            <w:tcBorders>
              <w:top w:val="single" w:sz="4" w:space="0" w:color="auto"/>
            </w:tcBorders>
          </w:tcPr>
          <w:p w14:paraId="201AFE48" w14:textId="77777777" w:rsidR="00CF2C1D" w:rsidRDefault="00CF2C1D">
            <w:pPr>
              <w:pStyle w:val="a3"/>
              <w:tabs>
                <w:tab w:val="clear" w:pos="4252"/>
                <w:tab w:val="clear" w:pos="8504"/>
              </w:tabs>
              <w:snapToGrid/>
              <w:rPr>
                <w:rFonts w:ascii="ＭＳ Ｐゴシック" w:eastAsia="ＭＳ Ｐゴシック" w:hAnsi="ＭＳ Ｐゴシック"/>
                <w:bCs/>
                <w:sz w:val="20"/>
              </w:rPr>
            </w:pPr>
          </w:p>
        </w:tc>
      </w:tr>
      <w:tr w:rsidR="00CF2C1D" w14:paraId="427BAF9E" w14:textId="77777777">
        <w:trPr>
          <w:cantSplit/>
          <w:trHeight w:val="275"/>
        </w:trPr>
        <w:tc>
          <w:tcPr>
            <w:tcW w:w="10284" w:type="dxa"/>
            <w:tcBorders>
              <w:bottom w:val="single" w:sz="4" w:space="0" w:color="auto"/>
            </w:tcBorders>
            <w:shd w:val="clear" w:color="auto" w:fill="E6E6E6"/>
            <w:vAlign w:val="center"/>
          </w:tcPr>
          <w:p w14:paraId="13E4902C"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■学生時代に力を入れて取組んだこと</w:t>
            </w:r>
          </w:p>
        </w:tc>
      </w:tr>
      <w:tr w:rsidR="00CF2C1D" w14:paraId="75AEFF1C" w14:textId="77777777">
        <w:trPr>
          <w:cantSplit/>
          <w:trHeight w:val="2473"/>
        </w:trPr>
        <w:tc>
          <w:tcPr>
            <w:tcW w:w="10284" w:type="dxa"/>
            <w:tcBorders>
              <w:top w:val="single" w:sz="4" w:space="0" w:color="auto"/>
            </w:tcBorders>
          </w:tcPr>
          <w:p w14:paraId="1E0D0CC1" w14:textId="77777777" w:rsidR="00CF2C1D" w:rsidRDefault="00CF2C1D">
            <w:pPr>
              <w:pStyle w:val="a3"/>
              <w:tabs>
                <w:tab w:val="clear" w:pos="4252"/>
                <w:tab w:val="clear" w:pos="8504"/>
              </w:tabs>
              <w:snapToGrid/>
              <w:rPr>
                <w:rFonts w:ascii="ＭＳ Ｐゴシック" w:eastAsia="ＭＳ Ｐゴシック" w:hAnsi="ＭＳ Ｐゴシック"/>
                <w:bCs/>
                <w:sz w:val="20"/>
              </w:rPr>
            </w:pPr>
          </w:p>
        </w:tc>
      </w:tr>
      <w:tr w:rsidR="00CF2C1D" w14:paraId="538D025E" w14:textId="77777777">
        <w:trPr>
          <w:cantSplit/>
          <w:trHeight w:val="275"/>
        </w:trPr>
        <w:tc>
          <w:tcPr>
            <w:tcW w:w="10284" w:type="dxa"/>
            <w:tcBorders>
              <w:bottom w:val="single" w:sz="4" w:space="0" w:color="auto"/>
            </w:tcBorders>
            <w:shd w:val="clear" w:color="auto" w:fill="E6E6E6"/>
            <w:vAlign w:val="center"/>
          </w:tcPr>
          <w:p w14:paraId="557DBB73"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■長所・短所</w:t>
            </w:r>
          </w:p>
        </w:tc>
      </w:tr>
      <w:tr w:rsidR="00CF2C1D" w14:paraId="27976A36" w14:textId="77777777">
        <w:trPr>
          <w:cantSplit/>
          <w:trHeight w:val="2121"/>
        </w:trPr>
        <w:tc>
          <w:tcPr>
            <w:tcW w:w="10284" w:type="dxa"/>
            <w:tcBorders>
              <w:top w:val="single" w:sz="4" w:space="0" w:color="auto"/>
            </w:tcBorders>
          </w:tcPr>
          <w:p w14:paraId="63A0B6F3" w14:textId="77777777" w:rsidR="00CF2C1D" w:rsidRDefault="00CF2C1D">
            <w:pPr>
              <w:pStyle w:val="a3"/>
              <w:tabs>
                <w:tab w:val="clear" w:pos="4252"/>
                <w:tab w:val="clear" w:pos="8504"/>
              </w:tabs>
              <w:snapToGrid/>
              <w:rPr>
                <w:rFonts w:ascii="ＭＳ Ｐゴシック" w:eastAsia="ＭＳ Ｐゴシック" w:hAnsi="ＭＳ Ｐゴシック"/>
                <w:bCs/>
                <w:sz w:val="20"/>
              </w:rPr>
            </w:pPr>
          </w:p>
        </w:tc>
      </w:tr>
      <w:tr w:rsidR="00CF2C1D" w14:paraId="7F37689E" w14:textId="77777777">
        <w:trPr>
          <w:cantSplit/>
          <w:trHeight w:val="275"/>
        </w:trPr>
        <w:tc>
          <w:tcPr>
            <w:tcW w:w="10284" w:type="dxa"/>
            <w:tcBorders>
              <w:bottom w:val="single" w:sz="4" w:space="0" w:color="auto"/>
            </w:tcBorders>
            <w:shd w:val="clear" w:color="auto" w:fill="E6E6E6"/>
            <w:vAlign w:val="center"/>
          </w:tcPr>
          <w:p w14:paraId="76D25C9A"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■その他、資格やPRなど</w:t>
            </w:r>
          </w:p>
        </w:tc>
      </w:tr>
      <w:tr w:rsidR="00CF2C1D" w14:paraId="7861566F" w14:textId="77777777">
        <w:trPr>
          <w:cantSplit/>
          <w:trHeight w:val="2023"/>
        </w:trPr>
        <w:tc>
          <w:tcPr>
            <w:tcW w:w="10284" w:type="dxa"/>
            <w:tcBorders>
              <w:top w:val="single" w:sz="4" w:space="0" w:color="auto"/>
            </w:tcBorders>
          </w:tcPr>
          <w:p w14:paraId="4A0336FD" w14:textId="26E37396" w:rsidR="00477665" w:rsidRDefault="00477665">
            <w:pPr>
              <w:pStyle w:val="a3"/>
              <w:tabs>
                <w:tab w:val="clear" w:pos="4252"/>
                <w:tab w:val="clear" w:pos="8504"/>
              </w:tabs>
              <w:snapToGrid/>
              <w:rPr>
                <w:rFonts w:ascii="ＭＳ Ｐゴシック" w:eastAsia="ＭＳ Ｐゴシック" w:hAnsi="ＭＳ Ｐゴシック" w:hint="eastAsia"/>
                <w:bCs/>
                <w:sz w:val="20"/>
              </w:rPr>
            </w:pPr>
          </w:p>
        </w:tc>
      </w:tr>
    </w:tbl>
    <w:p w14:paraId="493DC7F3" w14:textId="77777777" w:rsidR="00CF2C1D" w:rsidRDefault="00CF2C1D">
      <w:pPr>
        <w:rPr>
          <w:rFonts w:ascii="ＭＳ Ｐゴシック" w:eastAsia="ＭＳ Ｐゴシック" w:hAnsi="ＭＳ Ｐゴシック"/>
          <w:bCs/>
          <w:sz w:val="20"/>
        </w:rPr>
      </w:pPr>
      <w:r>
        <w:rPr>
          <w:rFonts w:ascii="ＭＳ Ｐゴシック" w:eastAsia="ＭＳ Ｐゴシック" w:hAnsi="ＭＳ Ｐゴシック"/>
          <w:bCs/>
          <w:sz w:val="20"/>
        </w:rPr>
        <w:br w:type="page"/>
      </w:r>
    </w:p>
    <w:p w14:paraId="622C9735" w14:textId="77777777" w:rsidR="00CF2C1D" w:rsidRDefault="00CF2C1D">
      <w:pPr>
        <w:ind w:leftChars="-50" w:left="-105" w:rightChars="-22" w:right="-46"/>
        <w:rPr>
          <w:rFonts w:ascii="ＭＳ Ｐゴシック" w:eastAsia="ＭＳ Ｐゴシック" w:hAnsi="ＭＳ Ｐゴシック"/>
          <w:bCs/>
          <w:sz w:val="20"/>
        </w:rPr>
      </w:pPr>
      <w:r>
        <w:rPr>
          <w:rFonts w:ascii="ＭＳ Ｐゴシック" w:eastAsia="ＭＳ Ｐゴシック" w:hAnsi="ＭＳ Ｐゴシック" w:hint="eastAsia"/>
          <w:bCs/>
        </w:rPr>
        <w:t>志望動機／就職活動状況</w:t>
      </w:r>
    </w:p>
    <w:tbl>
      <w:tblPr>
        <w:tblW w:w="10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84"/>
      </w:tblGrid>
      <w:tr w:rsidR="00CF2C1D" w14:paraId="3390BD9F" w14:textId="77777777">
        <w:trPr>
          <w:cantSplit/>
          <w:trHeight w:val="275"/>
        </w:trPr>
        <w:tc>
          <w:tcPr>
            <w:tcW w:w="10284" w:type="dxa"/>
            <w:tcBorders>
              <w:bottom w:val="single" w:sz="4" w:space="0" w:color="auto"/>
            </w:tcBorders>
            <w:shd w:val="clear" w:color="auto" w:fill="E6E6E6"/>
            <w:vAlign w:val="center"/>
          </w:tcPr>
          <w:p w14:paraId="63B1B59A"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■弊社を志望された理由</w:t>
            </w:r>
          </w:p>
        </w:tc>
      </w:tr>
      <w:tr w:rsidR="00CF2C1D" w14:paraId="42E5140B" w14:textId="77777777">
        <w:trPr>
          <w:cantSplit/>
          <w:trHeight w:val="3177"/>
        </w:trPr>
        <w:tc>
          <w:tcPr>
            <w:tcW w:w="10284" w:type="dxa"/>
            <w:tcBorders>
              <w:top w:val="single" w:sz="4" w:space="0" w:color="auto"/>
            </w:tcBorders>
          </w:tcPr>
          <w:p w14:paraId="52C74D16" w14:textId="77777777" w:rsidR="00CF2C1D" w:rsidRDefault="00CF2C1D">
            <w:pPr>
              <w:pStyle w:val="a3"/>
              <w:tabs>
                <w:tab w:val="clear" w:pos="4252"/>
                <w:tab w:val="clear" w:pos="8504"/>
              </w:tabs>
              <w:snapToGrid/>
              <w:rPr>
                <w:rFonts w:ascii="ＭＳ Ｐゴシック" w:eastAsia="ＭＳ Ｐゴシック" w:hAnsi="ＭＳ Ｐゴシック"/>
                <w:bCs/>
                <w:sz w:val="20"/>
              </w:rPr>
            </w:pPr>
          </w:p>
        </w:tc>
      </w:tr>
      <w:tr w:rsidR="00CF2C1D" w14:paraId="25CC72DC" w14:textId="77777777">
        <w:trPr>
          <w:cantSplit/>
          <w:trHeight w:val="275"/>
        </w:trPr>
        <w:tc>
          <w:tcPr>
            <w:tcW w:w="10284" w:type="dxa"/>
            <w:tcBorders>
              <w:bottom w:val="single" w:sz="4" w:space="0" w:color="auto"/>
            </w:tcBorders>
            <w:shd w:val="clear" w:color="auto" w:fill="E6E6E6"/>
            <w:vAlign w:val="center"/>
          </w:tcPr>
          <w:p w14:paraId="693EB5AC"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■希望する職種とその理由</w:t>
            </w:r>
          </w:p>
        </w:tc>
      </w:tr>
      <w:tr w:rsidR="00CF2C1D" w14:paraId="6F710874" w14:textId="77777777">
        <w:trPr>
          <w:cantSplit/>
          <w:trHeight w:val="265"/>
        </w:trPr>
        <w:tc>
          <w:tcPr>
            <w:tcW w:w="10284" w:type="dxa"/>
            <w:tcBorders>
              <w:top w:val="single" w:sz="4" w:space="0" w:color="auto"/>
              <w:bottom w:val="dashed" w:sz="4" w:space="0" w:color="auto"/>
            </w:tcBorders>
            <w:vAlign w:val="center"/>
          </w:tcPr>
          <w:p w14:paraId="2F5F2090" w14:textId="1485E9E2" w:rsidR="00CF2C1D" w:rsidRDefault="00CF2C1D">
            <w:pPr>
              <w:pStyle w:val="a3"/>
              <w:spacing w:beforeLines="50" w:before="145" w:line="280" w:lineRule="exact"/>
              <w:rPr>
                <w:rFonts w:ascii="ＭＳ Ｐゴシック" w:eastAsia="ＭＳ Ｐゴシック" w:hAnsi="ＭＳ Ｐゴシック"/>
                <w:bCs/>
                <w:sz w:val="22"/>
              </w:rPr>
            </w:pPr>
            <w:r>
              <w:rPr>
                <w:rFonts w:ascii="ＭＳ Ｐゴシック" w:eastAsia="ＭＳ Ｐゴシック" w:hAnsi="ＭＳ Ｐゴシック" w:hint="eastAsia"/>
                <w:bCs/>
                <w:sz w:val="22"/>
              </w:rPr>
              <w:t>□営業職　　　□技術職　　　□事務職</w:t>
            </w:r>
            <w:r w:rsidR="00477665">
              <w:rPr>
                <w:rFonts w:ascii="ＭＳ Ｐゴシック" w:eastAsia="ＭＳ Ｐゴシック" w:hAnsi="ＭＳ Ｐゴシック" w:hint="eastAsia"/>
                <w:bCs/>
                <w:sz w:val="22"/>
              </w:rPr>
              <w:t xml:space="preserve">　　　□</w:t>
            </w:r>
            <w:r w:rsidR="00477665">
              <w:rPr>
                <w:rFonts w:ascii="ＭＳ Ｐゴシック" w:eastAsia="ＭＳ Ｐゴシック" w:hAnsi="ＭＳ Ｐゴシック" w:hint="eastAsia"/>
                <w:bCs/>
                <w:sz w:val="22"/>
              </w:rPr>
              <w:t>製造</w:t>
            </w:r>
            <w:r w:rsidR="00477665">
              <w:rPr>
                <w:rFonts w:ascii="ＭＳ Ｐゴシック" w:eastAsia="ＭＳ Ｐゴシック" w:hAnsi="ＭＳ Ｐゴシック" w:hint="eastAsia"/>
                <w:bCs/>
                <w:sz w:val="22"/>
              </w:rPr>
              <w:t>職</w:t>
            </w:r>
          </w:p>
        </w:tc>
      </w:tr>
      <w:tr w:rsidR="00CF2C1D" w14:paraId="623D04F4" w14:textId="77777777">
        <w:trPr>
          <w:cantSplit/>
          <w:trHeight w:val="2423"/>
        </w:trPr>
        <w:tc>
          <w:tcPr>
            <w:tcW w:w="10284" w:type="dxa"/>
            <w:tcBorders>
              <w:top w:val="dashed" w:sz="4" w:space="0" w:color="auto"/>
            </w:tcBorders>
          </w:tcPr>
          <w:p w14:paraId="71689CA9" w14:textId="77777777" w:rsidR="00CF2C1D" w:rsidRDefault="00CF2C1D">
            <w:pPr>
              <w:pStyle w:val="a3"/>
              <w:rPr>
                <w:rFonts w:ascii="ＭＳ Ｐゴシック" w:eastAsia="ＭＳ Ｐゴシック" w:hAnsi="ＭＳ Ｐゴシック"/>
                <w:bCs/>
                <w:sz w:val="20"/>
              </w:rPr>
            </w:pPr>
            <w:r>
              <w:rPr>
                <w:rFonts w:ascii="ＭＳ Ｐゴシック" w:eastAsia="ＭＳ Ｐゴシック" w:hAnsi="ＭＳ Ｐゴシック" w:hint="eastAsia"/>
                <w:bCs/>
                <w:sz w:val="20"/>
              </w:rPr>
              <w:t>&lt;理由&gt;</w:t>
            </w:r>
          </w:p>
          <w:p w14:paraId="5E5E49AB" w14:textId="7ED5F6C3" w:rsidR="00477665" w:rsidRDefault="00477665">
            <w:pPr>
              <w:pStyle w:val="a3"/>
              <w:rPr>
                <w:rFonts w:ascii="ＭＳ Ｐゴシック" w:eastAsia="ＭＳ Ｐゴシック" w:hAnsi="ＭＳ Ｐゴシック"/>
                <w:bCs/>
                <w:sz w:val="24"/>
              </w:rPr>
            </w:pPr>
          </w:p>
        </w:tc>
      </w:tr>
      <w:tr w:rsidR="00CF2C1D" w14:paraId="7D7F7146" w14:textId="77777777">
        <w:trPr>
          <w:cantSplit/>
          <w:trHeight w:val="275"/>
        </w:trPr>
        <w:tc>
          <w:tcPr>
            <w:tcW w:w="10284" w:type="dxa"/>
            <w:tcBorders>
              <w:bottom w:val="single" w:sz="4" w:space="0" w:color="auto"/>
            </w:tcBorders>
            <w:shd w:val="clear" w:color="auto" w:fill="E6E6E6"/>
            <w:vAlign w:val="center"/>
          </w:tcPr>
          <w:p w14:paraId="59F3EAB1"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■入社後にやってみたいこと</w:t>
            </w:r>
          </w:p>
        </w:tc>
      </w:tr>
      <w:tr w:rsidR="00CF2C1D" w14:paraId="5AB8BD0D" w14:textId="77777777">
        <w:trPr>
          <w:cantSplit/>
          <w:trHeight w:val="2405"/>
        </w:trPr>
        <w:tc>
          <w:tcPr>
            <w:tcW w:w="10284" w:type="dxa"/>
            <w:tcBorders>
              <w:top w:val="single" w:sz="4" w:space="0" w:color="auto"/>
              <w:bottom w:val="single" w:sz="4" w:space="0" w:color="auto"/>
            </w:tcBorders>
          </w:tcPr>
          <w:p w14:paraId="1D2976A1" w14:textId="77777777" w:rsidR="00CF2C1D" w:rsidRDefault="00CF2C1D">
            <w:pPr>
              <w:pStyle w:val="a3"/>
              <w:tabs>
                <w:tab w:val="clear" w:pos="4252"/>
                <w:tab w:val="clear" w:pos="8504"/>
              </w:tabs>
              <w:snapToGrid/>
              <w:spacing w:beforeLines="50" w:before="145" w:line="280" w:lineRule="exact"/>
              <w:rPr>
                <w:rFonts w:ascii="ＭＳ Ｐゴシック" w:eastAsia="ＭＳ Ｐゴシック" w:hAnsi="ＭＳ Ｐゴシック"/>
                <w:bCs/>
                <w:sz w:val="22"/>
              </w:rPr>
            </w:pPr>
          </w:p>
        </w:tc>
      </w:tr>
      <w:tr w:rsidR="00CF2C1D" w14:paraId="4739DAA0" w14:textId="77777777">
        <w:trPr>
          <w:cantSplit/>
          <w:trHeight w:val="275"/>
        </w:trPr>
        <w:tc>
          <w:tcPr>
            <w:tcW w:w="10284" w:type="dxa"/>
            <w:tcBorders>
              <w:bottom w:val="single" w:sz="4" w:space="0" w:color="auto"/>
            </w:tcBorders>
            <w:shd w:val="clear" w:color="auto" w:fill="E6E6E6"/>
            <w:vAlign w:val="center"/>
          </w:tcPr>
          <w:p w14:paraId="7C398F42" w14:textId="77777777" w:rsidR="00CF2C1D" w:rsidRDefault="00CF2C1D">
            <w:pPr>
              <w:pStyle w:val="a3"/>
              <w:tabs>
                <w:tab w:val="clear" w:pos="4252"/>
                <w:tab w:val="clear" w:pos="8504"/>
              </w:tabs>
              <w:snapToGrid/>
              <w:rPr>
                <w:rFonts w:ascii="ＭＳ Ｐゴシック" w:eastAsia="ＭＳ Ｐゴシック" w:hAnsi="ＭＳ Ｐゴシック"/>
                <w:bCs/>
                <w:sz w:val="20"/>
              </w:rPr>
            </w:pPr>
            <w:r>
              <w:rPr>
                <w:rFonts w:ascii="ＭＳ Ｐゴシック" w:eastAsia="ＭＳ Ｐゴシック" w:hAnsi="ＭＳ Ｐゴシック" w:hint="eastAsia"/>
                <w:bCs/>
                <w:sz w:val="20"/>
              </w:rPr>
              <w:t>■どのような基準で就職先を選びますか？</w:t>
            </w:r>
          </w:p>
        </w:tc>
      </w:tr>
      <w:tr w:rsidR="00CF2C1D" w14:paraId="38175CD5" w14:textId="77777777">
        <w:trPr>
          <w:cantSplit/>
          <w:trHeight w:val="3179"/>
        </w:trPr>
        <w:tc>
          <w:tcPr>
            <w:tcW w:w="10284" w:type="dxa"/>
            <w:tcBorders>
              <w:top w:val="single" w:sz="4" w:space="0" w:color="auto"/>
              <w:bottom w:val="single" w:sz="4" w:space="0" w:color="auto"/>
            </w:tcBorders>
          </w:tcPr>
          <w:p w14:paraId="11850B83" w14:textId="77777777" w:rsidR="00CF2C1D" w:rsidRDefault="00CF2C1D">
            <w:pPr>
              <w:pStyle w:val="a3"/>
              <w:rPr>
                <w:rFonts w:ascii="ＭＳ Ｐゴシック" w:eastAsia="ＭＳ Ｐゴシック" w:hAnsi="ＭＳ Ｐゴシック"/>
                <w:bCs/>
                <w:sz w:val="20"/>
              </w:rPr>
            </w:pPr>
          </w:p>
        </w:tc>
      </w:tr>
    </w:tbl>
    <w:p w14:paraId="735132B7" w14:textId="77777777" w:rsidR="00CF2C1D" w:rsidRDefault="00CF2C1D">
      <w:pPr>
        <w:rPr>
          <w:rFonts w:ascii="ＭＳ Ｐゴシック" w:eastAsia="ＭＳ Ｐゴシック" w:hAnsi="ＭＳ Ｐゴシック"/>
          <w:bCs/>
          <w:sz w:val="20"/>
        </w:rPr>
      </w:pPr>
    </w:p>
    <w:p w14:paraId="0D13806F" w14:textId="77777777" w:rsidR="00CF2C1D" w:rsidRDefault="00CF2C1D">
      <w:pPr>
        <w:rPr>
          <w:rFonts w:ascii="ＭＳ Ｐゴシック" w:eastAsia="ＭＳ Ｐゴシック" w:hAnsi="ＭＳ Ｐゴシック"/>
          <w:bCs/>
          <w:sz w:val="20"/>
        </w:rPr>
      </w:pPr>
    </w:p>
    <w:p w14:paraId="4032CFCE" w14:textId="77777777" w:rsidR="00CF2C1D" w:rsidRDefault="00CF2C1D">
      <w:pPr>
        <w:pStyle w:val="a5"/>
        <w:rPr>
          <w:rFonts w:ascii="ＭＳ Ｐゴシック" w:eastAsia="ＭＳ Ｐゴシック" w:hAnsi="ＭＳ Ｐゴシック"/>
        </w:rPr>
      </w:pPr>
      <w:r>
        <w:rPr>
          <w:rFonts w:ascii="ＭＳ Ｐゴシック" w:eastAsia="ＭＳ Ｐゴシック" w:hAnsi="ＭＳ Ｐゴシック" w:hint="eastAsia"/>
        </w:rPr>
        <w:t>※エントリーシートにご記入頂いた内容は弊社の個人情報保護方針に基づき新卒採用活動以外の目的には使用いたしません。選考終了後は弊社規程に基づき処分致します。</w:t>
      </w:r>
    </w:p>
    <w:sectPr w:rsidR="00CF2C1D">
      <w:footerReference w:type="default" r:id="rId7"/>
      <w:pgSz w:w="11907" w:h="16840" w:code="9"/>
      <w:pgMar w:top="873" w:right="882" w:bottom="582" w:left="1050" w:header="561" w:footer="56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6441E" w14:textId="77777777" w:rsidR="00181CFB" w:rsidRDefault="00181CFB">
      <w:r>
        <w:separator/>
      </w:r>
    </w:p>
  </w:endnote>
  <w:endnote w:type="continuationSeparator" w:id="0">
    <w:p w14:paraId="51E6D643" w14:textId="77777777" w:rsidR="00181CFB" w:rsidRDefault="0018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Braggadocio">
    <w:panose1 w:val="04030B070D0B02020403"/>
    <w:charset w:val="00"/>
    <w:family w:val="decorativ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64BE6" w14:textId="77777777" w:rsidR="00CF2C1D" w:rsidRDefault="00CF2C1D">
    <w:pPr>
      <w:pStyle w:val="a4"/>
      <w:jc w:val="center"/>
      <w:rPr>
        <w:rFonts w:ascii="Braggadocio" w:hAnsi="Braggadocio"/>
        <w:color w:val="0000FF"/>
      </w:rPr>
    </w:pPr>
    <w:r>
      <w:rPr>
        <w:rFonts w:ascii="Braggadocio" w:hAnsi="Braggadocio" w:hint="eastAsia"/>
        <w:color w:val="0000FF"/>
      </w:rPr>
      <w:t>inX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862C1" w14:textId="77777777" w:rsidR="00181CFB" w:rsidRDefault="00181CFB">
      <w:r>
        <w:separator/>
      </w:r>
    </w:p>
  </w:footnote>
  <w:footnote w:type="continuationSeparator" w:id="0">
    <w:p w14:paraId="5DC5FD4B" w14:textId="77777777" w:rsidR="00181CFB" w:rsidRDefault="00181C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111F45"/>
    <w:multiLevelType w:val="hybridMultilevel"/>
    <w:tmpl w:val="5B706ECE"/>
    <w:lvl w:ilvl="0" w:tplc="484E3540">
      <w:start w:val="2005"/>
      <w:numFmt w:val="bullet"/>
      <w:lvlText w:val="□"/>
      <w:lvlJc w:val="left"/>
      <w:pPr>
        <w:tabs>
          <w:tab w:val="num" w:pos="720"/>
        </w:tabs>
        <w:ind w:left="720" w:hanging="360"/>
      </w:pPr>
      <w:rPr>
        <w:rFonts w:ascii="ＭＳ Ｐゴシック" w:eastAsia="ＭＳ Ｐゴシック" w:hAnsi="ＭＳ Ｐゴシック" w:cs="Times New Roman" w:hint="eastAsia"/>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FA6ADF"/>
    <w:multiLevelType w:val="hybridMultilevel"/>
    <w:tmpl w:val="AAFCF6CA"/>
    <w:lvl w:ilvl="0" w:tplc="D6FAC1F8">
      <w:start w:val="1"/>
      <w:numFmt w:val="decimalEnclosedCircle"/>
      <w:lvlText w:val="%1"/>
      <w:lvlJc w:val="left"/>
      <w:pPr>
        <w:tabs>
          <w:tab w:val="num" w:pos="360"/>
        </w:tabs>
        <w:ind w:left="360" w:hanging="360"/>
      </w:pPr>
      <w:rPr>
        <w:rFonts w:hint="eastAsia"/>
      </w:rPr>
    </w:lvl>
    <w:lvl w:ilvl="1" w:tplc="3542B270">
      <w:start w:val="5"/>
      <w:numFmt w:val="bullet"/>
      <w:lvlText w:val="※"/>
      <w:lvlJc w:val="left"/>
      <w:pPr>
        <w:tabs>
          <w:tab w:val="num" w:pos="780"/>
        </w:tabs>
        <w:ind w:left="780" w:hanging="360"/>
      </w:pPr>
      <w:rPr>
        <w:rFonts w:ascii="HG丸ｺﾞｼｯｸM-PRO" w:eastAsia="HG丸ｺﾞｼｯｸM-PRO" w:hAnsi="Century"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8140916"/>
    <w:multiLevelType w:val="hybridMultilevel"/>
    <w:tmpl w:val="5B706ECE"/>
    <w:lvl w:ilvl="0" w:tplc="F6D4E400">
      <w:start w:val="2005"/>
      <w:numFmt w:val="bullet"/>
      <w:lvlText w:val="□"/>
      <w:lvlJc w:val="left"/>
      <w:pPr>
        <w:tabs>
          <w:tab w:val="num" w:pos="720"/>
        </w:tabs>
        <w:ind w:left="720" w:hanging="360"/>
      </w:pPr>
      <w:rPr>
        <w:rFonts w:ascii="ＭＳ Ｐゴシック" w:eastAsia="ＭＳ Ｐゴシック" w:hAnsi="ＭＳ Ｐゴシック" w:cs="Times New Roman" w:hint="eastAsia"/>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3FF6"/>
    <w:rsid w:val="00181CFB"/>
    <w:rsid w:val="00477665"/>
    <w:rsid w:val="00863FF6"/>
    <w:rsid w:val="00B63C55"/>
    <w:rsid w:val="00C75C5E"/>
    <w:rsid w:val="00CF2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9CAC07"/>
  <w15:chartTrackingRefBased/>
  <w15:docId w15:val="{C50338BC-272C-4ACF-806D-B46C5FC7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character" w:customStyle="1" w:styleId="small11">
    <w:name w:val="small11"/>
    <w:rPr>
      <w:sz w:val="24"/>
      <w:szCs w:val="24"/>
    </w:rPr>
  </w:style>
  <w:style w:type="paragraph" w:styleId="a4">
    <w:name w:val="footer"/>
    <w:basedOn w:val="a"/>
    <w:semiHidden/>
    <w:pPr>
      <w:tabs>
        <w:tab w:val="center" w:pos="4252"/>
        <w:tab w:val="right" w:pos="8504"/>
      </w:tabs>
      <w:snapToGrid w:val="0"/>
    </w:pPr>
  </w:style>
  <w:style w:type="paragraph" w:styleId="a5">
    <w:name w:val="Body Text"/>
    <w:basedOn w:val="a"/>
    <w:semiHidden/>
    <w:pPr>
      <w:shd w:val="clear" w:color="auto" w:fill="D9D9D9"/>
    </w:pPr>
    <w:rPr>
      <w:rFonts w:ascii="MS UI Gothic" w:eastAsia="MS UI Gothic" w:hAnsi="MS UI Gothic"/>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Words>
  <Characters>352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エントリーシート</vt:lpstr>
      <vt:lpstr>エントリーシート</vt:lpstr>
    </vt:vector>
  </TitlesOfParts>
  <Company>ｉｎｘ</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エントリーシート</dc:title>
  <dc:subject/>
  <dc:creator>y-adachi</dc:creator>
  <cp:keywords/>
  <dc:description/>
  <cp:lastModifiedBy>y-adachi</cp:lastModifiedBy>
  <cp:revision>3</cp:revision>
  <cp:lastPrinted>2008-07-11T06:32:00Z</cp:lastPrinted>
  <dcterms:created xsi:type="dcterms:W3CDTF">2018-11-12T00:23:00Z</dcterms:created>
  <dcterms:modified xsi:type="dcterms:W3CDTF">2020-10-06T05:38:00Z</dcterms:modified>
</cp:coreProperties>
</file>